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45D3" w14:textId="6FA6C350" w:rsidR="00DE418F" w:rsidRDefault="00DE418F" w:rsidP="00317B7A">
      <w:pPr>
        <w:rPr>
          <w:rFonts w:ascii="Times New Roman" w:hAnsi="Times New Roman" w:cs="Times New Roman"/>
          <w:b/>
          <w:bCs/>
          <w:highlight w:val="yellow"/>
          <w:lang w:val="en-US"/>
        </w:rPr>
      </w:pPr>
      <w:r>
        <w:rPr>
          <w:noProof/>
        </w:rPr>
        <w:drawing>
          <wp:inline distT="0" distB="0" distL="0" distR="0" wp14:anchorId="11E94FDE" wp14:editId="54CDCFA1">
            <wp:extent cx="2962275" cy="1543050"/>
            <wp:effectExtent l="0" t="0" r="9525" b="0"/>
            <wp:docPr id="1251577923" name="Picture 1" descr="Technology Analysis &amp; Strateg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ology Analysis &amp; Strategic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62275" cy="1543050"/>
                    </a:xfrm>
                    <a:prstGeom prst="rect">
                      <a:avLst/>
                    </a:prstGeom>
                    <a:noFill/>
                    <a:ln>
                      <a:noFill/>
                    </a:ln>
                  </pic:spPr>
                </pic:pic>
              </a:graphicData>
            </a:graphic>
          </wp:inline>
        </w:drawing>
      </w:r>
    </w:p>
    <w:p w14:paraId="779F3923" w14:textId="18FE7F63" w:rsidR="00133970" w:rsidRDefault="00133970" w:rsidP="00317B7A">
      <w:pPr>
        <w:rPr>
          <w:rFonts w:ascii="Times New Roman" w:hAnsi="Times New Roman" w:cs="Times New Roman"/>
          <w:b/>
          <w:bCs/>
          <w:highlight w:val="yellow"/>
          <w:lang w:val="en-US"/>
        </w:rPr>
      </w:pPr>
    </w:p>
    <w:p w14:paraId="513F833F" w14:textId="08876D36" w:rsidR="00133970" w:rsidRPr="00133970" w:rsidRDefault="00133970" w:rsidP="00317B7A">
      <w:pPr>
        <w:rPr>
          <w:rFonts w:ascii="Times New Roman" w:hAnsi="Times New Roman" w:cs="Times New Roman"/>
          <w:b/>
          <w:bCs/>
          <w:lang w:val="en-US"/>
        </w:rPr>
      </w:pPr>
      <w:r w:rsidRPr="00133970">
        <w:rPr>
          <w:rFonts w:ascii="Times New Roman" w:hAnsi="Times New Roman" w:cs="Times New Roman"/>
          <w:b/>
          <w:bCs/>
          <w:lang w:val="en-US"/>
        </w:rPr>
        <w:t xml:space="preserve">Website URL - </w:t>
      </w:r>
      <w:hyperlink r:id="rId5" w:tgtFrame="_blank" w:tooltip="https://www.tandfonline.com/journals/ctas20" w:history="1">
        <w:r w:rsidRPr="00133970">
          <w:rPr>
            <w:rStyle w:val="Hyperlink"/>
            <w:rFonts w:ascii="Times New Roman" w:hAnsi="Times New Roman" w:cs="Times New Roman"/>
            <w:b/>
            <w:bCs/>
          </w:rPr>
          <w:t>https://www.tandfonline.com/journals/ctas20</w:t>
        </w:r>
      </w:hyperlink>
    </w:p>
    <w:p w14:paraId="0A8A0576" w14:textId="25CE54FD" w:rsidR="00317B7A" w:rsidRPr="00EC7E67" w:rsidRDefault="00317B7A" w:rsidP="00317B7A">
      <w:pPr>
        <w:rPr>
          <w:rFonts w:ascii="Times New Roman" w:hAnsi="Times New Roman" w:cs="Times New Roman"/>
          <w:b/>
          <w:bCs/>
          <w:lang w:val="en-US"/>
        </w:rPr>
      </w:pPr>
      <w:r w:rsidRPr="00EC7E67">
        <w:rPr>
          <w:rFonts w:ascii="Times New Roman" w:hAnsi="Times New Roman" w:cs="Times New Roman"/>
          <w:b/>
          <w:bCs/>
          <w:highlight w:val="yellow"/>
          <w:lang w:val="en-US"/>
        </w:rPr>
        <w:t xml:space="preserve">Manuscript </w:t>
      </w:r>
      <w:r>
        <w:rPr>
          <w:rFonts w:ascii="Times New Roman" w:hAnsi="Times New Roman" w:cs="Times New Roman"/>
          <w:b/>
          <w:bCs/>
          <w:highlight w:val="yellow"/>
          <w:lang w:val="en-US"/>
        </w:rPr>
        <w:t>3</w:t>
      </w:r>
      <w:r w:rsidRPr="00EC7E67">
        <w:rPr>
          <w:rFonts w:ascii="Times New Roman" w:hAnsi="Times New Roman" w:cs="Times New Roman"/>
          <w:b/>
          <w:bCs/>
          <w:highlight w:val="yellow"/>
          <w:lang w:val="en-US"/>
        </w:rPr>
        <w:t>: Information</w:t>
      </w:r>
    </w:p>
    <w:p w14:paraId="6C002BFF" w14:textId="3F484F7B" w:rsidR="00317B7A" w:rsidRPr="00EC7E67" w:rsidRDefault="00317B7A" w:rsidP="00317B7A">
      <w:pPr>
        <w:rPr>
          <w:rFonts w:ascii="Times New Roman" w:hAnsi="Times New Roman" w:cs="Times New Roman"/>
        </w:rPr>
      </w:pPr>
      <w:r w:rsidRPr="00EC7E67">
        <w:rPr>
          <w:rFonts w:ascii="Times New Roman" w:hAnsi="Times New Roman" w:cs="Times New Roman"/>
        </w:rPr>
        <w:t xml:space="preserve">Journal ID: </w:t>
      </w:r>
      <w:r>
        <w:rPr>
          <w:rFonts w:ascii="Times New Roman" w:hAnsi="Times New Roman" w:cs="Times New Roman"/>
        </w:rPr>
        <w:t>CTAS</w:t>
      </w:r>
    </w:p>
    <w:p w14:paraId="5DA4D550" w14:textId="0837D4B0" w:rsidR="00317B7A" w:rsidRPr="00EC7E67" w:rsidRDefault="00317B7A" w:rsidP="00317B7A">
      <w:pPr>
        <w:rPr>
          <w:rFonts w:ascii="Times New Roman" w:hAnsi="Times New Roman" w:cs="Times New Roman"/>
        </w:rPr>
      </w:pPr>
      <w:r w:rsidRPr="00EC7E67">
        <w:rPr>
          <w:rFonts w:ascii="Times New Roman" w:hAnsi="Times New Roman" w:cs="Times New Roman"/>
        </w:rPr>
        <w:t xml:space="preserve">Journal Name: </w:t>
      </w:r>
      <w:r w:rsidRPr="00317B7A">
        <w:rPr>
          <w:rFonts w:ascii="Times New Roman" w:hAnsi="Times New Roman" w:cs="Times New Roman"/>
        </w:rPr>
        <w:t>TECHNOLOGY ANALYSIS &amp; STRATEGIC MANAGEMENT</w:t>
      </w:r>
    </w:p>
    <w:p w14:paraId="17984BAF" w14:textId="053514CE" w:rsidR="00317B7A" w:rsidRPr="00EC7E67" w:rsidRDefault="00317B7A" w:rsidP="00317B7A">
      <w:pPr>
        <w:rPr>
          <w:rFonts w:ascii="Times New Roman" w:hAnsi="Times New Roman" w:cs="Times New Roman"/>
        </w:rPr>
      </w:pPr>
      <w:r w:rsidRPr="00EC7E67">
        <w:rPr>
          <w:rFonts w:ascii="Times New Roman" w:hAnsi="Times New Roman" w:cs="Times New Roman"/>
          <w:b/>
          <w:bCs/>
        </w:rPr>
        <w:t>Impact Factor:</w:t>
      </w:r>
      <w:r w:rsidRPr="00EC7E67">
        <w:rPr>
          <w:rFonts w:ascii="Times New Roman" w:hAnsi="Times New Roman" w:cs="Times New Roman"/>
        </w:rPr>
        <w:t xml:space="preserve"> </w:t>
      </w:r>
      <w:r w:rsidR="009E6D8F" w:rsidRPr="009E6D8F">
        <w:rPr>
          <w:rFonts w:ascii="Times New Roman" w:hAnsi="Times New Roman" w:cs="Times New Roman"/>
        </w:rPr>
        <w:t>3.971</w:t>
      </w:r>
    </w:p>
    <w:p w14:paraId="489C4873" w14:textId="7ED03212" w:rsidR="00317B7A" w:rsidRPr="00EC7E67" w:rsidRDefault="00317B7A" w:rsidP="00317B7A">
      <w:pPr>
        <w:rPr>
          <w:rFonts w:ascii="Times New Roman" w:hAnsi="Times New Roman" w:cs="Times New Roman"/>
        </w:rPr>
      </w:pPr>
      <w:r w:rsidRPr="00EC7E67">
        <w:rPr>
          <w:rFonts w:ascii="Times New Roman" w:hAnsi="Times New Roman" w:cs="Times New Roman"/>
          <w:b/>
          <w:bCs/>
        </w:rPr>
        <w:t>Acceptance Rate:</w:t>
      </w:r>
      <w:r w:rsidRPr="00EC7E67">
        <w:rPr>
          <w:rFonts w:ascii="Times New Roman" w:hAnsi="Times New Roman" w:cs="Times New Roman"/>
        </w:rPr>
        <w:t xml:space="preserve"> </w:t>
      </w:r>
      <w:r w:rsidR="009E6D8F" w:rsidRPr="009E6D8F">
        <w:rPr>
          <w:rFonts w:ascii="Times New Roman" w:hAnsi="Times New Roman" w:cs="Times New Roman"/>
        </w:rPr>
        <w:t>100%</w:t>
      </w:r>
    </w:p>
    <w:p w14:paraId="2E942F62" w14:textId="467AB933" w:rsidR="00317B7A" w:rsidRPr="00EC7E67" w:rsidRDefault="00317B7A" w:rsidP="00317B7A">
      <w:pPr>
        <w:rPr>
          <w:rFonts w:ascii="Times New Roman" w:hAnsi="Times New Roman" w:cs="Times New Roman"/>
        </w:rPr>
      </w:pPr>
      <w:r w:rsidRPr="00EC7E67">
        <w:rPr>
          <w:rFonts w:ascii="Times New Roman" w:hAnsi="Times New Roman" w:cs="Times New Roman"/>
          <w:b/>
          <w:bCs/>
        </w:rPr>
        <w:t>Access Type:</w:t>
      </w:r>
      <w:r w:rsidRPr="00EC7E67">
        <w:rPr>
          <w:rFonts w:ascii="Times New Roman" w:hAnsi="Times New Roman" w:cs="Times New Roman"/>
        </w:rPr>
        <w:t xml:space="preserve"> </w:t>
      </w:r>
      <w:r w:rsidR="009E6D8F">
        <w:rPr>
          <w:rFonts w:ascii="Times New Roman" w:hAnsi="Times New Roman" w:cs="Times New Roman"/>
        </w:rPr>
        <w:t>Hybrid</w:t>
      </w:r>
      <w:r w:rsidR="006B7E09">
        <w:rPr>
          <w:rFonts w:ascii="Times New Roman" w:hAnsi="Times New Roman" w:cs="Times New Roman"/>
        </w:rPr>
        <w:t xml:space="preserve"> (Single &amp; Double blind)</w:t>
      </w:r>
    </w:p>
    <w:p w14:paraId="05EA80A5" w14:textId="465942E1" w:rsidR="00317B7A" w:rsidRPr="00EC7E67" w:rsidRDefault="00317B7A" w:rsidP="00317B7A">
      <w:pPr>
        <w:rPr>
          <w:rFonts w:ascii="Times New Roman" w:hAnsi="Times New Roman" w:cs="Times New Roman"/>
        </w:rPr>
      </w:pPr>
      <w:r w:rsidRPr="00EC7E67">
        <w:rPr>
          <w:rFonts w:ascii="Times New Roman" w:hAnsi="Times New Roman" w:cs="Times New Roman"/>
          <w:b/>
          <w:bCs/>
        </w:rPr>
        <w:t>ISSN:</w:t>
      </w:r>
      <w:r w:rsidRPr="00EC7E67">
        <w:rPr>
          <w:rFonts w:ascii="Times New Roman" w:hAnsi="Times New Roman" w:cs="Times New Roman"/>
        </w:rPr>
        <w:t xml:space="preserve"> </w:t>
      </w:r>
      <w:r w:rsidRPr="00317B7A">
        <w:rPr>
          <w:rFonts w:ascii="Times New Roman" w:hAnsi="Times New Roman" w:cs="Times New Roman"/>
        </w:rPr>
        <w:t>1465-3990</w:t>
      </w:r>
    </w:p>
    <w:p w14:paraId="1055FCB5" w14:textId="24ECA285" w:rsidR="00317B7A" w:rsidRDefault="00317B7A" w:rsidP="00317B7A">
      <w:pPr>
        <w:rPr>
          <w:rFonts w:ascii="Times New Roman" w:hAnsi="Times New Roman" w:cs="Times New Roman"/>
        </w:rPr>
      </w:pPr>
      <w:r w:rsidRPr="00EC7E67">
        <w:rPr>
          <w:rFonts w:ascii="Times New Roman" w:hAnsi="Times New Roman" w:cs="Times New Roman"/>
          <w:b/>
          <w:bCs/>
        </w:rPr>
        <w:t>Predatory</w:t>
      </w:r>
      <w:r w:rsidRPr="00EC7E67">
        <w:rPr>
          <w:rFonts w:ascii="Times New Roman" w:hAnsi="Times New Roman" w:cs="Times New Roman"/>
        </w:rPr>
        <w:t xml:space="preserve">- </w:t>
      </w:r>
      <w:r w:rsidR="009E6D8F">
        <w:rPr>
          <w:rFonts w:ascii="Times New Roman" w:hAnsi="Times New Roman" w:cs="Times New Roman"/>
        </w:rPr>
        <w:t>No</w:t>
      </w:r>
    </w:p>
    <w:p w14:paraId="4DCC5929" w14:textId="0D4B2C80" w:rsidR="00317B7A" w:rsidRDefault="00317B7A" w:rsidP="00317B7A">
      <w:pPr>
        <w:rPr>
          <w:rFonts w:ascii="Times New Roman" w:hAnsi="Times New Roman" w:cs="Times New Roman"/>
        </w:rPr>
      </w:pPr>
      <w:r>
        <w:rPr>
          <w:rFonts w:ascii="Times New Roman" w:hAnsi="Times New Roman" w:cs="Times New Roman"/>
        </w:rPr>
        <w:t xml:space="preserve">Publisher Name: </w:t>
      </w:r>
      <w:r w:rsidR="00FA0939" w:rsidRPr="00FA0939">
        <w:rPr>
          <w:rFonts w:ascii="Times New Roman" w:hAnsi="Times New Roman" w:cs="Times New Roman"/>
        </w:rPr>
        <w:t>Taylor &amp; Francis</w:t>
      </w:r>
    </w:p>
    <w:p w14:paraId="33855695" w14:textId="77777777" w:rsidR="00317B7A" w:rsidRDefault="00317B7A" w:rsidP="00317B7A">
      <w:pPr>
        <w:rPr>
          <w:rFonts w:ascii="Times New Roman" w:hAnsi="Times New Roman" w:cs="Times New Roman"/>
        </w:rPr>
      </w:pPr>
    </w:p>
    <w:p w14:paraId="1D57600F" w14:textId="77777777" w:rsidR="00317B7A" w:rsidRDefault="00317B7A" w:rsidP="00317B7A">
      <w:pPr>
        <w:rPr>
          <w:rFonts w:ascii="Times New Roman" w:hAnsi="Times New Roman" w:cs="Times New Roman"/>
        </w:rPr>
      </w:pPr>
      <w:r>
        <w:rPr>
          <w:rFonts w:ascii="Times New Roman" w:hAnsi="Times New Roman" w:cs="Times New Roman"/>
        </w:rPr>
        <w:t>Article Type- Research article</w:t>
      </w:r>
    </w:p>
    <w:p w14:paraId="3C0CCF54" w14:textId="0F623A04" w:rsidR="00317B7A" w:rsidRDefault="00317B7A" w:rsidP="00317B7A">
      <w:pPr>
        <w:rPr>
          <w:rFonts w:ascii="Times New Roman" w:hAnsi="Times New Roman" w:cs="Times New Roman"/>
        </w:rPr>
      </w:pPr>
      <w:r>
        <w:rPr>
          <w:rFonts w:ascii="Times New Roman" w:hAnsi="Times New Roman" w:cs="Times New Roman"/>
        </w:rPr>
        <w:t xml:space="preserve">Editor Name- </w:t>
      </w:r>
      <w:r w:rsidR="001E6FD9" w:rsidRPr="001E6FD9">
        <w:rPr>
          <w:rFonts w:ascii="Times New Roman" w:hAnsi="Times New Roman" w:cs="Times New Roman"/>
        </w:rPr>
        <w:t>Dr. Elena M. Farrow</w:t>
      </w:r>
    </w:p>
    <w:p w14:paraId="527AA5FA" w14:textId="22B8FFD6" w:rsidR="00317B7A" w:rsidRDefault="00317B7A" w:rsidP="00317B7A">
      <w:pPr>
        <w:rPr>
          <w:rFonts w:ascii="Times New Roman" w:hAnsi="Times New Roman" w:cs="Times New Roman"/>
        </w:rPr>
      </w:pPr>
      <w:r>
        <w:rPr>
          <w:rFonts w:ascii="Times New Roman" w:hAnsi="Times New Roman" w:cs="Times New Roman"/>
        </w:rPr>
        <w:t xml:space="preserve">Manuscript ID: </w:t>
      </w:r>
      <w:r w:rsidR="00E71AD5" w:rsidRPr="00E71AD5">
        <w:rPr>
          <w:rFonts w:ascii="Times New Roman" w:hAnsi="Times New Roman" w:cs="Times New Roman"/>
        </w:rPr>
        <w:t>2323586</w:t>
      </w:r>
    </w:p>
    <w:p w14:paraId="463E4734" w14:textId="77777777" w:rsidR="00317B7A" w:rsidRDefault="00317B7A" w:rsidP="00317B7A">
      <w:pPr>
        <w:rPr>
          <w:rFonts w:ascii="Times New Roman" w:hAnsi="Times New Roman" w:cs="Times New Roman"/>
        </w:rPr>
      </w:pPr>
      <w:r>
        <w:rPr>
          <w:rFonts w:ascii="Times New Roman" w:hAnsi="Times New Roman" w:cs="Times New Roman"/>
        </w:rPr>
        <w:t>Submission Type – Initial</w:t>
      </w:r>
    </w:p>
    <w:p w14:paraId="5E3E787F" w14:textId="53514FEB" w:rsidR="00317B7A" w:rsidRPr="00667EFC" w:rsidRDefault="00317B7A" w:rsidP="00317B7A">
      <w:pPr>
        <w:rPr>
          <w:rFonts w:ascii="Times New Roman" w:hAnsi="Times New Roman" w:cs="Times New Roman"/>
          <w:b/>
          <w:bCs/>
        </w:rPr>
      </w:pPr>
      <w:r>
        <w:rPr>
          <w:rFonts w:ascii="Times New Roman" w:hAnsi="Times New Roman" w:cs="Times New Roman"/>
        </w:rPr>
        <w:t xml:space="preserve">Editors </w:t>
      </w:r>
      <w:r w:rsidR="00911415">
        <w:rPr>
          <w:rFonts w:ascii="Times New Roman" w:hAnsi="Times New Roman" w:cs="Times New Roman"/>
        </w:rPr>
        <w:t>N</w:t>
      </w:r>
      <w:r>
        <w:rPr>
          <w:rFonts w:ascii="Times New Roman" w:hAnsi="Times New Roman" w:cs="Times New Roman"/>
        </w:rPr>
        <w:t xml:space="preserve">ote: </w:t>
      </w:r>
      <w:r w:rsidR="00DC239A" w:rsidRPr="00DC239A">
        <w:rPr>
          <w:rFonts w:ascii="Times New Roman" w:hAnsi="Times New Roman" w:cs="Times New Roman"/>
          <w:b/>
          <w:bCs/>
        </w:rPr>
        <w:t>Assess whether the manuscript structure and writing are clear enough for publication.</w:t>
      </w:r>
    </w:p>
    <w:p w14:paraId="1DA17B7A" w14:textId="4F0798E3" w:rsidR="00317B7A" w:rsidRPr="00375AE7" w:rsidRDefault="00317B7A" w:rsidP="00317B7A">
      <w:pPr>
        <w:jc w:val="both"/>
        <w:rPr>
          <w:rFonts w:ascii="Times New Roman" w:hAnsi="Times New Roman" w:cs="Times New Roman"/>
        </w:rPr>
      </w:pPr>
      <w:r>
        <w:rPr>
          <w:rFonts w:ascii="Times New Roman" w:hAnsi="Times New Roman" w:cs="Times New Roman"/>
        </w:rPr>
        <w:t xml:space="preserve">Special Issue: </w:t>
      </w:r>
      <w:r w:rsidR="00375AE7" w:rsidRPr="00375AE7">
        <w:rPr>
          <w:rFonts w:ascii="Times New Roman" w:hAnsi="Times New Roman" w:cs="Times New Roman"/>
        </w:rPr>
        <w:t xml:space="preserve">Digital Learning and Equity in Education </w:t>
      </w:r>
      <w:r w:rsidR="00375AE7">
        <w:rPr>
          <w:rFonts w:ascii="Times New Roman" w:hAnsi="Times New Roman" w:cs="Times New Roman"/>
        </w:rPr>
        <w:t>(</w:t>
      </w:r>
      <w:r w:rsidR="00375AE7" w:rsidRPr="00375AE7">
        <w:rPr>
          <w:rFonts w:ascii="Times New Roman" w:hAnsi="Times New Roman" w:cs="Times New Roman"/>
          <w:b/>
          <w:bCs/>
        </w:rPr>
        <w:t>Consider whether this paper complements other expected contributions in the special issue</w:t>
      </w:r>
      <w:r w:rsidR="00375AE7">
        <w:rPr>
          <w:rFonts w:ascii="Times New Roman" w:hAnsi="Times New Roman" w:cs="Times New Roman"/>
          <w:b/>
          <w:bCs/>
        </w:rPr>
        <w:t xml:space="preserve">). </w:t>
      </w:r>
    </w:p>
    <w:p w14:paraId="570ABAE8" w14:textId="5F48C302" w:rsidR="00317B7A" w:rsidRDefault="00317B7A" w:rsidP="00317B7A">
      <w:pPr>
        <w:rPr>
          <w:rFonts w:ascii="Times New Roman" w:hAnsi="Times New Roman" w:cs="Times New Roman"/>
        </w:rPr>
      </w:pPr>
      <w:r>
        <w:rPr>
          <w:rFonts w:ascii="Times New Roman" w:hAnsi="Times New Roman" w:cs="Times New Roman"/>
        </w:rPr>
        <w:t xml:space="preserve">Timeline- Invitation – April </w:t>
      </w:r>
      <w:r w:rsidR="00B62FF0">
        <w:rPr>
          <w:rFonts w:ascii="Times New Roman" w:hAnsi="Times New Roman" w:cs="Times New Roman"/>
        </w:rPr>
        <w:t>20</w:t>
      </w:r>
      <w:r>
        <w:rPr>
          <w:rFonts w:ascii="Times New Roman" w:hAnsi="Times New Roman" w:cs="Times New Roman"/>
        </w:rPr>
        <w:t>, 2025</w:t>
      </w:r>
    </w:p>
    <w:p w14:paraId="51B129FA" w14:textId="69885F9E" w:rsidR="00317B7A" w:rsidRDefault="00317B7A" w:rsidP="00317B7A">
      <w:pPr>
        <w:rPr>
          <w:rFonts w:ascii="Times New Roman" w:hAnsi="Times New Roman" w:cs="Times New Roman"/>
        </w:rPr>
      </w:pPr>
      <w:r>
        <w:rPr>
          <w:rFonts w:ascii="Times New Roman" w:hAnsi="Times New Roman" w:cs="Times New Roman"/>
        </w:rPr>
        <w:t xml:space="preserve">Deadline- May </w:t>
      </w:r>
      <w:r w:rsidR="00B62FF0">
        <w:rPr>
          <w:rFonts w:ascii="Times New Roman" w:hAnsi="Times New Roman" w:cs="Times New Roman"/>
        </w:rPr>
        <w:t>7</w:t>
      </w:r>
      <w:r>
        <w:rPr>
          <w:rFonts w:ascii="Times New Roman" w:hAnsi="Times New Roman" w:cs="Times New Roman"/>
        </w:rPr>
        <w:t>, 2025</w:t>
      </w:r>
    </w:p>
    <w:p w14:paraId="4A5F8BD9" w14:textId="77777777" w:rsidR="00D372AC" w:rsidRDefault="00317B7A" w:rsidP="00D372AC">
      <w:pPr>
        <w:rPr>
          <w:rFonts w:ascii="Times New Roman" w:hAnsi="Times New Roman" w:cs="Times New Roman"/>
        </w:rPr>
      </w:pPr>
      <w:r>
        <w:rPr>
          <w:rFonts w:ascii="Times New Roman" w:hAnsi="Times New Roman" w:cs="Times New Roman"/>
        </w:rPr>
        <w:t>Estimated Time – 30 Days</w:t>
      </w:r>
    </w:p>
    <w:p w14:paraId="0FA84F63" w14:textId="7878B909" w:rsidR="00D372AC" w:rsidRPr="00D372AC" w:rsidRDefault="00317B7A" w:rsidP="00D372AC">
      <w:pPr>
        <w:rPr>
          <w:rStyle w:val="givenNames"/>
          <w:rFonts w:ascii="Times New Roman" w:hAnsi="Times New Roman" w:cs="Times New Roman"/>
          <w:color w:val="auto"/>
        </w:rPr>
      </w:pPr>
      <w:r>
        <w:rPr>
          <w:rFonts w:ascii="Times New Roman" w:hAnsi="Times New Roman" w:cs="Times New Roman"/>
        </w:rPr>
        <w:t xml:space="preserve">Authors- </w:t>
      </w:r>
      <w:r w:rsidR="00D372AC" w:rsidRPr="00317CC7">
        <w:rPr>
          <w:rStyle w:val="givenNames"/>
          <w:rFonts w:ascii="Times New Roman" w:hAnsi="Times New Roman" w:cs="Times New Roman"/>
          <w:color w:val="000000" w:themeColor="text1"/>
        </w:rPr>
        <w:t>Peide</w:t>
      </w:r>
      <w:r w:rsidR="00D372AC">
        <w:rPr>
          <w:rStyle w:val="givenNames"/>
          <w:rFonts w:ascii="Times New Roman" w:hAnsi="Times New Roman"/>
          <w:color w:val="000000" w:themeColor="text1"/>
        </w:rPr>
        <w:t xml:space="preserve"> </w:t>
      </w:r>
      <w:r w:rsidR="00D372AC" w:rsidRPr="00317CC7">
        <w:rPr>
          <w:rStyle w:val="familyName"/>
          <w:rFonts w:ascii="Times New Roman" w:hAnsi="Times New Roman" w:cs="Times New Roman"/>
          <w:color w:val="000000" w:themeColor="text1"/>
        </w:rPr>
        <w:t>Liu</w:t>
      </w:r>
      <w:r w:rsidR="00D372AC" w:rsidRPr="00317CC7">
        <w:rPr>
          <w:rFonts w:ascii="Times New Roman" w:hAnsi="Times New Roman" w:cs="Times New Roman"/>
          <w:color w:val="000000" w:themeColor="text1"/>
          <w:vertAlign w:val="superscript"/>
        </w:rPr>
        <w:t>a,*</w:t>
      </w:r>
      <w:r w:rsidR="00D372AC">
        <w:rPr>
          <w:rFonts w:ascii="Times New Roman" w:hAnsi="Times New Roman" w:cs="Times New Roman"/>
          <w:color w:val="000000" w:themeColor="text1"/>
          <w:vertAlign w:val="superscript"/>
        </w:rPr>
        <w:t xml:space="preserve">   </w:t>
      </w:r>
      <w:r w:rsidR="00D372AC" w:rsidRPr="00317CC7">
        <w:rPr>
          <w:rStyle w:val="givenNames"/>
          <w:rFonts w:ascii="Times New Roman" w:hAnsi="Times New Roman" w:cs="Times New Roman"/>
          <w:color w:val="000000" w:themeColor="text1"/>
        </w:rPr>
        <w:t>Baoying</w:t>
      </w:r>
      <w:r w:rsidR="00D372AC">
        <w:rPr>
          <w:rStyle w:val="givenNames"/>
          <w:rFonts w:ascii="Times New Roman" w:hAnsi="Times New Roman"/>
          <w:color w:val="000000" w:themeColor="text1"/>
        </w:rPr>
        <w:t xml:space="preserve"> </w:t>
      </w:r>
      <w:r w:rsidR="00D372AC" w:rsidRPr="00317CC7">
        <w:rPr>
          <w:rStyle w:val="familyName"/>
          <w:rFonts w:ascii="Times New Roman" w:hAnsi="Times New Roman" w:cs="Times New Roman"/>
          <w:color w:val="000000" w:themeColor="text1"/>
        </w:rPr>
        <w:t>Zhu</w:t>
      </w:r>
      <w:r w:rsidR="00D372AC" w:rsidRPr="00317CC7">
        <w:rPr>
          <w:rFonts w:ascii="Times New Roman" w:hAnsi="Times New Roman" w:cs="Times New Roman"/>
          <w:color w:val="000000" w:themeColor="text1"/>
          <w:vertAlign w:val="superscript"/>
        </w:rPr>
        <w:t>a,b</w:t>
      </w:r>
      <w:r w:rsidR="00D372AC">
        <w:rPr>
          <w:rFonts w:ascii="Times New Roman" w:hAnsi="Times New Roman"/>
          <w:color w:val="000000" w:themeColor="text1"/>
        </w:rPr>
        <w:t xml:space="preserve">  </w:t>
      </w:r>
      <w:r w:rsidR="00D372AC" w:rsidRPr="00317CC7">
        <w:rPr>
          <w:rStyle w:val="givenNames"/>
          <w:rFonts w:ascii="Times New Roman" w:hAnsi="Times New Roman" w:cs="Times New Roman"/>
          <w:color w:val="000000" w:themeColor="text1"/>
        </w:rPr>
        <w:t xml:space="preserve">Mingyan </w:t>
      </w:r>
      <w:r w:rsidR="00D372AC" w:rsidRPr="00317CC7">
        <w:rPr>
          <w:rStyle w:val="familyName"/>
          <w:rFonts w:ascii="Times New Roman" w:hAnsi="Times New Roman" w:cs="Times New Roman"/>
          <w:color w:val="000000" w:themeColor="text1"/>
        </w:rPr>
        <w:t>Yang</w:t>
      </w:r>
      <w:r w:rsidR="00D372AC" w:rsidRPr="00317CC7">
        <w:rPr>
          <w:rFonts w:ascii="Times New Roman" w:hAnsi="Times New Roman" w:cs="Times New Roman"/>
          <w:color w:val="000000" w:themeColor="text1"/>
          <w:vertAlign w:val="superscript"/>
        </w:rPr>
        <w:t>c,d</w:t>
      </w:r>
      <w:r w:rsidR="00D372AC">
        <w:rPr>
          <w:rFonts w:ascii="Times New Roman" w:hAnsi="Times New Roman"/>
          <w:color w:val="000000" w:themeColor="text1"/>
        </w:rPr>
        <w:t xml:space="preserve"> </w:t>
      </w:r>
      <w:r w:rsidR="00D372AC" w:rsidRPr="00317CC7">
        <w:rPr>
          <w:rFonts w:ascii="Times New Roman" w:hAnsi="Times New Roman" w:cs="Times New Roman"/>
          <w:color w:val="000000" w:themeColor="text1"/>
        </w:rPr>
        <w:t xml:space="preserve">and </w:t>
      </w:r>
      <w:r w:rsidR="00D372AC" w:rsidRPr="00317CC7">
        <w:rPr>
          <w:rStyle w:val="givenNames"/>
          <w:rFonts w:ascii="Times New Roman" w:hAnsi="Times New Roman" w:cs="Times New Roman"/>
          <w:color w:val="000000" w:themeColor="text1"/>
        </w:rPr>
        <w:t xml:space="preserve">Bernard De </w:t>
      </w:r>
      <w:r w:rsidR="00D372AC" w:rsidRPr="00317CC7">
        <w:rPr>
          <w:rStyle w:val="familyName"/>
          <w:rFonts w:ascii="Times New Roman" w:hAnsi="Times New Roman" w:cs="Times New Roman"/>
          <w:color w:val="000000" w:themeColor="text1"/>
        </w:rPr>
        <w:t>Baets</w:t>
      </w:r>
      <w:r w:rsidR="00D372AC" w:rsidRPr="00317CC7">
        <w:rPr>
          <w:rFonts w:ascii="Times New Roman" w:hAnsi="Times New Roman" w:cs="Times New Roman"/>
          <w:color w:val="000000" w:themeColor="text1"/>
          <w:vertAlign w:val="superscript"/>
        </w:rPr>
        <w:t>b</w:t>
      </w:r>
    </w:p>
    <w:p w14:paraId="6B56B394" w14:textId="598962A6" w:rsidR="00317B7A" w:rsidRDefault="00317B7A" w:rsidP="00317B7A">
      <w:pPr>
        <w:rPr>
          <w:rFonts w:ascii="Times New Roman" w:hAnsi="Times New Roman" w:cs="Times New Roman"/>
        </w:rPr>
      </w:pPr>
      <w:r>
        <w:rPr>
          <w:lang w:val="en-US"/>
        </w:rPr>
        <w:lastRenderedPageBreak/>
        <w:t xml:space="preserve">Editor </w:t>
      </w:r>
      <w:r w:rsidR="00F236C6">
        <w:rPr>
          <w:rFonts w:ascii="Times New Roman" w:hAnsi="Times New Roman" w:cs="Times New Roman"/>
        </w:rPr>
        <w:t xml:space="preserve">- </w:t>
      </w:r>
      <w:r w:rsidR="00F236C6" w:rsidRPr="001E6FD9">
        <w:rPr>
          <w:rFonts w:ascii="Times New Roman" w:hAnsi="Times New Roman" w:cs="Times New Roman"/>
        </w:rPr>
        <w:t>Dr. Elena M. Farrow</w:t>
      </w:r>
    </w:p>
    <w:p w14:paraId="783414E5" w14:textId="66EB4792" w:rsidR="00317B7A" w:rsidRDefault="00317B7A" w:rsidP="00317B7A">
      <w:pPr>
        <w:rPr>
          <w:rFonts w:ascii="Times New Roman" w:hAnsi="Times New Roman" w:cs="Times New Roman"/>
        </w:rPr>
      </w:pPr>
      <w:r>
        <w:rPr>
          <w:rFonts w:ascii="Times New Roman" w:hAnsi="Times New Roman" w:cs="Times New Roman"/>
        </w:rPr>
        <w:t xml:space="preserve">Review Type- </w:t>
      </w:r>
      <w:r w:rsidR="00F236C6">
        <w:rPr>
          <w:rFonts w:ascii="Times New Roman" w:hAnsi="Times New Roman" w:cs="Times New Roman"/>
        </w:rPr>
        <w:t>Single- blind peer review</w:t>
      </w:r>
    </w:p>
    <w:p w14:paraId="3C831D9C" w14:textId="27E0E4F8" w:rsidR="006C5B79" w:rsidRDefault="006C5B79"/>
    <w:p w14:paraId="62AC7086" w14:textId="59581FE3" w:rsidR="00317B7A" w:rsidRPr="00513ED1" w:rsidRDefault="00513ED1">
      <w:pPr>
        <w:rPr>
          <w:rFonts w:ascii="Times New Roman" w:hAnsi="Times New Roman" w:cs="Times New Roman"/>
          <w:b/>
          <w:bCs/>
        </w:rPr>
      </w:pPr>
      <w:r w:rsidRPr="00513ED1">
        <w:rPr>
          <w:rFonts w:ascii="Times New Roman" w:hAnsi="Times New Roman" w:cs="Times New Roman"/>
          <w:b/>
          <w:bCs/>
        </w:rPr>
        <w:t>T</w:t>
      </w:r>
      <w:r w:rsidR="006C5B79" w:rsidRPr="00513ED1">
        <w:rPr>
          <w:rFonts w:ascii="Times New Roman" w:hAnsi="Times New Roman" w:cs="Times New Roman"/>
          <w:b/>
          <w:bCs/>
        </w:rPr>
        <w:t>itle</w:t>
      </w:r>
      <w:r w:rsidRPr="00513ED1">
        <w:rPr>
          <w:rFonts w:ascii="Times New Roman" w:hAnsi="Times New Roman" w:cs="Times New Roman"/>
          <w:b/>
          <w:bCs/>
        </w:rPr>
        <w:t xml:space="preserve">  </w:t>
      </w:r>
    </w:p>
    <w:p w14:paraId="468D17A9" w14:textId="6D2C53EB" w:rsidR="006C5B79" w:rsidRPr="00513ED1" w:rsidRDefault="006C5B79">
      <w:pPr>
        <w:rPr>
          <w:rFonts w:ascii="Times New Roman" w:hAnsi="Times New Roman" w:cs="Times New Roman"/>
        </w:rPr>
      </w:pPr>
      <w:r w:rsidRPr="00513ED1">
        <w:rPr>
          <w:rFonts w:ascii="Times New Roman" w:hAnsi="Times New Roman" w:cs="Times New Roman"/>
        </w:rPr>
        <w:t>Contribution of digital governments to digital transformation of firms: </w:t>
      </w:r>
      <w:del w:id="0" w:author="Unknown">
        <w:r w:rsidRPr="00513ED1">
          <w:rPr>
            <w:rFonts w:ascii="Times New Roman" w:hAnsi="Times New Roman" w:cs="Times New Roman"/>
          </w:rPr>
          <w:delText>E</w:delText>
        </w:r>
      </w:del>
      <w:ins w:id="1" w:author="Unknown">
        <w:r w:rsidRPr="00513ED1">
          <w:rPr>
            <w:rFonts w:ascii="Times New Roman" w:hAnsi="Times New Roman" w:cs="Times New Roman"/>
          </w:rPr>
          <w:t>e</w:t>
        </w:r>
      </w:ins>
      <w:r w:rsidRPr="00513ED1">
        <w:rPr>
          <w:rFonts w:ascii="Times New Roman" w:hAnsi="Times New Roman" w:cs="Times New Roman"/>
        </w:rPr>
        <w:t>vidence from China</w:t>
      </w:r>
    </w:p>
    <w:p w14:paraId="29963143" w14:textId="2536AC45" w:rsidR="00463058" w:rsidRDefault="00463058" w:rsidP="00463058">
      <w:pPr>
        <w:pStyle w:val="ArticleAuthors"/>
        <w:jc w:val="both"/>
        <w:rPr>
          <w:rStyle w:val="givenNames"/>
          <w:rFonts w:ascii="Times New Roman" w:hAnsi="Times New Roman"/>
          <w:color w:val="000000" w:themeColor="text1"/>
        </w:rPr>
      </w:pPr>
      <w:r w:rsidRPr="00317CC7">
        <w:rPr>
          <w:rStyle w:val="givenNames"/>
          <w:rFonts w:ascii="Times New Roman" w:hAnsi="Times New Roman"/>
          <w:color w:val="000000" w:themeColor="text1"/>
        </w:rPr>
        <w:t xml:space="preserve">Peide </w:t>
      </w:r>
      <w:r w:rsidR="003C2DB9" w:rsidRPr="00317CC7">
        <w:rPr>
          <w:rStyle w:val="familyName"/>
          <w:rFonts w:ascii="Times New Roman" w:hAnsi="Times New Roman"/>
          <w:color w:val="000000" w:themeColor="text1"/>
        </w:rPr>
        <w:t>Liu</w:t>
      </w:r>
      <w:r w:rsidR="003C2DB9" w:rsidRPr="00317CC7">
        <w:rPr>
          <w:rFonts w:ascii="Times New Roman" w:hAnsi="Times New Roman"/>
          <w:color w:val="000000" w:themeColor="text1"/>
          <w:vertAlign w:val="superscript"/>
        </w:rPr>
        <w:t>a, *</w:t>
      </w:r>
      <w:r w:rsidRPr="00317CC7">
        <w:rPr>
          <w:rStyle w:val="orcidID"/>
          <w:rFonts w:ascii="Times New Roman" w:hAnsi="Times New Roman"/>
          <w:color w:val="000000" w:themeColor="text1"/>
        </w:rPr>
        <w:t>https://orcid.org/0000-0001-5048-8145</w:t>
      </w:r>
      <w:r w:rsidRPr="00317CC7">
        <w:rPr>
          <w:rFonts w:ascii="Times New Roman" w:hAnsi="Times New Roman"/>
          <w:color w:val="000000" w:themeColor="text1"/>
        </w:rPr>
        <w:t xml:space="preserve">, </w:t>
      </w:r>
      <w:r w:rsidRPr="00317CC7">
        <w:rPr>
          <w:rStyle w:val="givenNames"/>
          <w:rFonts w:ascii="Times New Roman" w:hAnsi="Times New Roman"/>
          <w:color w:val="000000" w:themeColor="text1"/>
        </w:rPr>
        <w:t>Baoying</w:t>
      </w:r>
    </w:p>
    <w:p w14:paraId="01EC9B9B" w14:textId="77777777" w:rsidR="00463058" w:rsidRPr="00317CC7" w:rsidRDefault="00463058" w:rsidP="00463058">
      <w:pPr>
        <w:pStyle w:val="ArticleAuthors"/>
        <w:jc w:val="both"/>
        <w:rPr>
          <w:rFonts w:ascii="Times New Roman" w:hAnsi="Times New Roman"/>
          <w:color w:val="000000" w:themeColor="text1"/>
        </w:rPr>
      </w:pPr>
      <w:r w:rsidRPr="00317CC7">
        <w:rPr>
          <w:rStyle w:val="familyName"/>
          <w:rFonts w:ascii="Times New Roman" w:hAnsi="Times New Roman"/>
          <w:color w:val="000000" w:themeColor="text1"/>
        </w:rPr>
        <w:t>Zhu</w:t>
      </w:r>
      <w:r w:rsidRPr="00317CC7">
        <w:rPr>
          <w:rFonts w:ascii="Times New Roman" w:hAnsi="Times New Roman"/>
          <w:color w:val="000000" w:themeColor="text1"/>
          <w:vertAlign w:val="superscript"/>
        </w:rPr>
        <w:t>a,b</w:t>
      </w:r>
      <w:r w:rsidRPr="00317CC7">
        <w:rPr>
          <w:rStyle w:val="orcidID"/>
          <w:rFonts w:ascii="Times New Roman" w:hAnsi="Times New Roman"/>
          <w:color w:val="000000" w:themeColor="text1"/>
        </w:rPr>
        <w:t>https://orcid.org/0000-0002-3471-6504</w:t>
      </w:r>
      <w:r w:rsidRPr="00317CC7">
        <w:rPr>
          <w:rFonts w:ascii="Times New Roman" w:hAnsi="Times New Roman"/>
          <w:color w:val="000000" w:themeColor="text1"/>
        </w:rPr>
        <w:t xml:space="preserve">, </w:t>
      </w:r>
      <w:r w:rsidRPr="00317CC7">
        <w:rPr>
          <w:rStyle w:val="givenNames"/>
          <w:rFonts w:ascii="Times New Roman" w:hAnsi="Times New Roman"/>
          <w:color w:val="000000" w:themeColor="text1"/>
        </w:rPr>
        <w:t xml:space="preserve">Mingyan </w:t>
      </w:r>
      <w:r w:rsidRPr="00317CC7">
        <w:rPr>
          <w:rStyle w:val="familyName"/>
          <w:rFonts w:ascii="Times New Roman" w:hAnsi="Times New Roman"/>
          <w:color w:val="000000" w:themeColor="text1"/>
        </w:rPr>
        <w:t>Yang</w:t>
      </w:r>
      <w:r w:rsidRPr="00317CC7">
        <w:rPr>
          <w:rFonts w:ascii="Times New Roman" w:hAnsi="Times New Roman"/>
          <w:color w:val="000000" w:themeColor="text1"/>
          <w:vertAlign w:val="superscript"/>
        </w:rPr>
        <w:t>c,d</w:t>
      </w:r>
      <w:r w:rsidRPr="00317CC7">
        <w:rPr>
          <w:rStyle w:val="orcidID"/>
          <w:rFonts w:ascii="Times New Roman" w:hAnsi="Times New Roman"/>
          <w:color w:val="000000" w:themeColor="text1"/>
        </w:rPr>
        <w:t>https://orcid.org/0000-0002-4099-3997</w:t>
      </w:r>
      <w:r w:rsidRPr="00317CC7">
        <w:rPr>
          <w:rFonts w:ascii="Times New Roman" w:hAnsi="Times New Roman"/>
          <w:color w:val="000000" w:themeColor="text1"/>
        </w:rPr>
        <w:t xml:space="preserve"> and </w:t>
      </w:r>
      <w:r w:rsidRPr="00317CC7">
        <w:rPr>
          <w:rStyle w:val="givenNames"/>
          <w:rFonts w:ascii="Times New Roman" w:hAnsi="Times New Roman"/>
          <w:color w:val="000000" w:themeColor="text1"/>
        </w:rPr>
        <w:t xml:space="preserve">Bernard De </w:t>
      </w:r>
      <w:r w:rsidRPr="00317CC7">
        <w:rPr>
          <w:rStyle w:val="familyName"/>
          <w:rFonts w:ascii="Times New Roman" w:hAnsi="Times New Roman"/>
          <w:color w:val="000000" w:themeColor="text1"/>
        </w:rPr>
        <w:t>Baets</w:t>
      </w:r>
      <w:r w:rsidRPr="00317CC7">
        <w:rPr>
          <w:rFonts w:ascii="Times New Roman" w:hAnsi="Times New Roman"/>
          <w:color w:val="000000" w:themeColor="text1"/>
          <w:vertAlign w:val="superscript"/>
        </w:rPr>
        <w:t>b</w:t>
      </w:r>
      <w:r w:rsidRPr="00317CC7">
        <w:rPr>
          <w:rStyle w:val="orcidID"/>
          <w:rFonts w:ascii="Times New Roman" w:hAnsi="Times New Roman"/>
          <w:color w:val="000000" w:themeColor="text1"/>
        </w:rPr>
        <w:t>https://orcid.org/0000-0002-3876-620X</w:t>
      </w:r>
    </w:p>
    <w:p w14:paraId="6D1A28A0" w14:textId="77777777" w:rsidR="00463058" w:rsidRPr="00317CC7" w:rsidRDefault="00463058" w:rsidP="00463058">
      <w:pPr>
        <w:pStyle w:val="Affiliation"/>
        <w:jc w:val="both"/>
        <w:rPr>
          <w:rFonts w:ascii="Times New Roman" w:hAnsi="Times New Roman" w:cs="Times New Roman"/>
          <w:color w:val="000000" w:themeColor="text1"/>
        </w:rPr>
      </w:pPr>
      <w:r w:rsidRPr="00317CC7">
        <w:rPr>
          <w:rFonts w:ascii="Times New Roman" w:hAnsi="Times New Roman" w:cs="Times New Roman"/>
          <w:color w:val="000000" w:themeColor="text1"/>
          <w:vertAlign w:val="superscript"/>
        </w:rPr>
        <w:t>a</w:t>
      </w:r>
      <w:r w:rsidRPr="00317CC7">
        <w:rPr>
          <w:rStyle w:val="orgDiv"/>
          <w:rFonts w:ascii="Times New Roman" w:hAnsi="Times New Roman" w:cs="Times New Roman"/>
          <w:color w:val="000000" w:themeColor="text1"/>
        </w:rPr>
        <w:t>School of Management Science and Engineering</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Shandong University of Finance and Economics</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Jinan</w:t>
      </w:r>
      <w:r w:rsidRPr="00317CC7">
        <w:rPr>
          <w:rFonts w:ascii="Times New Roman" w:hAnsi="Times New Roman" w:cs="Times New Roman"/>
          <w:color w:val="000000" w:themeColor="text1"/>
        </w:rPr>
        <w:t xml:space="preserve">, </w:t>
      </w:r>
      <w:r w:rsidRPr="00317CC7">
        <w:rPr>
          <w:rStyle w:val="state"/>
          <w:rFonts w:ascii="Times New Roman" w:hAnsi="Times New Roman" w:cs="Times New Roman"/>
          <w:color w:val="000000" w:themeColor="text1"/>
        </w:rPr>
        <w:t>Shandong</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250014</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People’s Republic of China</w:t>
      </w:r>
    </w:p>
    <w:p w14:paraId="1F957F7C" w14:textId="77777777" w:rsidR="00463058" w:rsidRPr="00317CC7" w:rsidRDefault="00463058" w:rsidP="00463058">
      <w:pPr>
        <w:pStyle w:val="Affiliation"/>
        <w:jc w:val="both"/>
        <w:rPr>
          <w:rFonts w:ascii="Times New Roman" w:hAnsi="Times New Roman" w:cs="Times New Roman"/>
          <w:color w:val="000000" w:themeColor="text1"/>
        </w:rPr>
      </w:pPr>
      <w:r w:rsidRPr="00317CC7">
        <w:rPr>
          <w:rFonts w:ascii="Times New Roman" w:hAnsi="Times New Roman" w:cs="Times New Roman"/>
          <w:color w:val="000000" w:themeColor="text1"/>
          <w:vertAlign w:val="superscript"/>
        </w:rPr>
        <w:t>b</w:t>
      </w:r>
      <w:r w:rsidRPr="00317CC7">
        <w:rPr>
          <w:rStyle w:val="orgDiv"/>
          <w:rFonts w:ascii="Times New Roman" w:hAnsi="Times New Roman" w:cs="Times New Roman"/>
          <w:color w:val="000000" w:themeColor="text1"/>
        </w:rPr>
        <w:t>KERMIT, Department of Data Analysis and Mathematical Modelling</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Ghent University</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Gent</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9000</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Belgium</w:t>
      </w:r>
    </w:p>
    <w:p w14:paraId="45487E1B" w14:textId="77777777" w:rsidR="00463058" w:rsidRPr="00317CC7" w:rsidRDefault="00463058" w:rsidP="00463058">
      <w:pPr>
        <w:pStyle w:val="Affiliation"/>
        <w:jc w:val="both"/>
        <w:rPr>
          <w:rFonts w:ascii="Times New Roman" w:hAnsi="Times New Roman" w:cs="Times New Roman"/>
          <w:color w:val="000000" w:themeColor="text1"/>
        </w:rPr>
      </w:pPr>
      <w:r w:rsidRPr="00317CC7">
        <w:rPr>
          <w:rFonts w:ascii="Times New Roman" w:hAnsi="Times New Roman" w:cs="Times New Roman"/>
          <w:color w:val="000000" w:themeColor="text1"/>
          <w:vertAlign w:val="superscript"/>
        </w:rPr>
        <w:t>c</w:t>
      </w:r>
      <w:r w:rsidRPr="00317CC7">
        <w:rPr>
          <w:rStyle w:val="orgDiv"/>
          <w:rFonts w:ascii="Times New Roman" w:hAnsi="Times New Roman" w:cs="Times New Roman"/>
          <w:color w:val="000000" w:themeColor="text1"/>
        </w:rPr>
        <w:t>School of Economics and Management</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Southeast University</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Nanjing</w:t>
      </w:r>
      <w:r w:rsidRPr="00317CC7">
        <w:rPr>
          <w:rFonts w:ascii="Times New Roman" w:hAnsi="Times New Roman" w:cs="Times New Roman"/>
          <w:color w:val="000000" w:themeColor="text1"/>
        </w:rPr>
        <w:t xml:space="preserve">, </w:t>
      </w:r>
      <w:r w:rsidRPr="00317CC7">
        <w:rPr>
          <w:rStyle w:val="state"/>
          <w:rFonts w:ascii="Times New Roman" w:hAnsi="Times New Roman" w:cs="Times New Roman"/>
          <w:color w:val="000000" w:themeColor="text1"/>
        </w:rPr>
        <w:t>Jiangsu</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210000</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People’s Republic of China</w:t>
      </w:r>
    </w:p>
    <w:p w14:paraId="091AA548" w14:textId="77777777" w:rsidR="00463058" w:rsidRPr="00317CC7" w:rsidRDefault="00463058" w:rsidP="00463058">
      <w:pPr>
        <w:pStyle w:val="Affiliation"/>
        <w:jc w:val="both"/>
        <w:rPr>
          <w:rFonts w:ascii="Times New Roman" w:hAnsi="Times New Roman" w:cs="Times New Roman"/>
          <w:color w:val="000000" w:themeColor="text1"/>
        </w:rPr>
      </w:pPr>
      <w:r w:rsidRPr="00317CC7">
        <w:rPr>
          <w:rFonts w:ascii="Times New Roman" w:hAnsi="Times New Roman" w:cs="Times New Roman"/>
          <w:color w:val="000000" w:themeColor="text1"/>
          <w:vertAlign w:val="superscript"/>
        </w:rPr>
        <w:t>d</w:t>
      </w:r>
      <w:r w:rsidRPr="00317CC7">
        <w:rPr>
          <w:rStyle w:val="orgDiv"/>
          <w:rFonts w:ascii="Times New Roman" w:hAnsi="Times New Roman" w:cs="Times New Roman"/>
          <w:color w:val="000000" w:themeColor="text1"/>
        </w:rPr>
        <w:t>Faculty of Economics</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Université de Rennes &amp; CREM</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Rennes</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35000</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France</w:t>
      </w:r>
    </w:p>
    <w:p w14:paraId="5E437BF8" w14:textId="77777777" w:rsidR="00463058" w:rsidRPr="00317CC7" w:rsidRDefault="00463058" w:rsidP="00463058">
      <w:pPr>
        <w:pStyle w:val="AffiliationCorrespondence"/>
        <w:jc w:val="both"/>
        <w:rPr>
          <w:rFonts w:ascii="Times New Roman" w:hAnsi="Times New Roman" w:cs="Times New Roman"/>
          <w:color w:val="000000" w:themeColor="text1"/>
        </w:rPr>
      </w:pPr>
      <w:r w:rsidRPr="00317CC7">
        <w:rPr>
          <w:rFonts w:ascii="Times New Roman" w:hAnsi="Times New Roman" w:cs="Times New Roman"/>
          <w:color w:val="000000" w:themeColor="text1"/>
        </w:rPr>
        <w:t xml:space="preserve">CONTACT </w:t>
      </w:r>
      <w:r w:rsidRPr="00317CC7">
        <w:rPr>
          <w:rStyle w:val="givenNames"/>
          <w:rFonts w:ascii="Times New Roman" w:hAnsi="Times New Roman" w:cs="Times New Roman"/>
          <w:color w:val="000000" w:themeColor="text1"/>
        </w:rPr>
        <w:t xml:space="preserve">Peide </w:t>
      </w:r>
      <w:r w:rsidRPr="00317CC7">
        <w:rPr>
          <w:rStyle w:val="familyName"/>
          <w:rFonts w:ascii="Times New Roman" w:hAnsi="Times New Roman" w:cs="Times New Roman"/>
          <w:color w:val="000000" w:themeColor="text1"/>
        </w:rPr>
        <w:t xml:space="preserve">Liu </w:t>
      </w:r>
      <w:r w:rsidRPr="00317CC7">
        <w:rPr>
          <w:rFonts w:ascii="Times New Roman" w:hAnsi="Times New Roman" w:cs="Times New Roman"/>
          <w:color w:val="000000" w:themeColor="text1"/>
        </w:rPr>
        <w:t xml:space="preserve">peide.liu@gmail.com </w:t>
      </w:r>
      <w:r w:rsidRPr="00317CC7">
        <w:rPr>
          <w:rStyle w:val="orgDiv"/>
          <w:rFonts w:ascii="Times New Roman" w:hAnsi="Times New Roman" w:cs="Times New Roman"/>
          <w:color w:val="000000" w:themeColor="text1"/>
        </w:rPr>
        <w:t>School of Management Science and Engineering</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Shandong University of Finance and Economics</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Jinan</w:t>
      </w:r>
      <w:r w:rsidRPr="00317CC7">
        <w:rPr>
          <w:rFonts w:ascii="Times New Roman" w:hAnsi="Times New Roman" w:cs="Times New Roman"/>
          <w:color w:val="000000" w:themeColor="text1"/>
        </w:rPr>
        <w:t xml:space="preserve">, </w:t>
      </w:r>
      <w:r w:rsidRPr="00317CC7">
        <w:rPr>
          <w:rStyle w:val="state"/>
          <w:rFonts w:ascii="Times New Roman" w:hAnsi="Times New Roman" w:cs="Times New Roman"/>
          <w:color w:val="000000" w:themeColor="text1"/>
        </w:rPr>
        <w:t>Shandong</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250014</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People’s Republic of China</w:t>
      </w:r>
    </w:p>
    <w:p w14:paraId="5DF7B780" w14:textId="77777777" w:rsidR="00463058" w:rsidRPr="00317CC7" w:rsidRDefault="00463058" w:rsidP="00463058">
      <w:pPr>
        <w:pStyle w:val="AbstractHead"/>
        <w:jc w:val="both"/>
        <w:rPr>
          <w:rFonts w:ascii="Times New Roman" w:hAnsi="Times New Roman" w:cs="Times New Roman"/>
          <w:color w:val="000000" w:themeColor="text1"/>
        </w:rPr>
      </w:pPr>
      <w:r w:rsidRPr="00317CC7">
        <w:rPr>
          <w:rFonts w:ascii="Times New Roman" w:hAnsi="Times New Roman" w:cs="Times New Roman"/>
          <w:color w:val="000000" w:themeColor="text1"/>
        </w:rPr>
        <w:t>ABSTRACT</w:t>
      </w:r>
    </w:p>
    <w:p w14:paraId="0347A49C" w14:textId="77777777" w:rsidR="00463058" w:rsidRPr="00317CC7" w:rsidRDefault="00463058" w:rsidP="00463058">
      <w:pPr>
        <w:pStyle w:val="Abstract"/>
        <w:jc w:val="both"/>
        <w:rPr>
          <w:rFonts w:ascii="Times New Roman" w:hAnsi="Times New Roman"/>
          <w:color w:val="000000" w:themeColor="text1"/>
        </w:rPr>
      </w:pPr>
      <w:r w:rsidRPr="00317CC7">
        <w:rPr>
          <w:rFonts w:ascii="Times New Roman" w:hAnsi="Times New Roman"/>
          <w:color w:val="000000" w:themeColor="text1"/>
        </w:rPr>
        <w:t xml:space="preserve">Rapid advances in information and communication technologies have promoted the evolution of digital governments and the digital transformation of firms (DTF). As a provider of public services and a regulator, the government is associated closely with the operations of firms. However, the manner by which a digital government contributes to the DTF remains unknown. In this study, we use a sample of Chinese A-share listed firms in 2021 to determine the configurations of digital government components that generate different levels of DTF via fuzzy set qualitative comparative analysis. Empirical results show that the synergy of multiple digital government components, instead of a single digital government component, generates high and non-high levels of DTF. Additionally, a digital government heterogeneously affects the digital transformation of state-owned and non-state-owned firms. Non-state-owned firms are more dependent on high-performing digital governments than state-owned firms in </w:t>
      </w:r>
      <w:r w:rsidRPr="00317CC7">
        <w:rPr>
          <w:rFonts w:ascii="Times New Roman" w:hAnsi="Times New Roman"/>
          <w:color w:val="000000" w:themeColor="text1"/>
        </w:rPr>
        <w:lastRenderedPageBreak/>
        <w:t>achieving high levels of DTF. These findings contribute to the understanding of the important role of digital governments and promote investigations into the driving mechanisms of the DTF.</w:t>
      </w:r>
    </w:p>
    <w:p w14:paraId="6E82B8DB" w14:textId="77777777" w:rsidR="00463058" w:rsidRPr="00317CC7" w:rsidRDefault="00463058" w:rsidP="00463058">
      <w:pPr>
        <w:pStyle w:val="KeywordHead"/>
        <w:jc w:val="both"/>
        <w:rPr>
          <w:rFonts w:ascii="Times New Roman" w:hAnsi="Times New Roman" w:cs="Times New Roman"/>
          <w:color w:val="000000" w:themeColor="text1"/>
        </w:rPr>
      </w:pPr>
      <w:r w:rsidRPr="00317CC7">
        <w:rPr>
          <w:rFonts w:ascii="Times New Roman" w:hAnsi="Times New Roman" w:cs="Times New Roman"/>
          <w:color w:val="000000" w:themeColor="text1"/>
        </w:rPr>
        <w:t>KEYWORDS</w:t>
      </w:r>
    </w:p>
    <w:p w14:paraId="27FA8EA4" w14:textId="77777777" w:rsidR="00463058" w:rsidRPr="00317CC7" w:rsidRDefault="00463058" w:rsidP="00463058">
      <w:pPr>
        <w:pStyle w:val="Keyword"/>
        <w:jc w:val="both"/>
        <w:rPr>
          <w:rFonts w:ascii="Times New Roman" w:hAnsi="Times New Roman"/>
          <w:color w:val="000000" w:themeColor="text1"/>
        </w:rPr>
      </w:pPr>
      <w:r w:rsidRPr="00317CC7">
        <w:rPr>
          <w:rFonts w:ascii="Times New Roman" w:hAnsi="Times New Roman"/>
          <w:color w:val="000000" w:themeColor="text1"/>
        </w:rPr>
        <w:t>Digital government, digital transformation, fuzzy set qualitative comparative analysis, state-owned and non-state-owned firms</w:t>
      </w:r>
    </w:p>
    <w:p w14:paraId="5B6602FE" w14:textId="77777777" w:rsidR="006C5B79" w:rsidRDefault="006C5B79"/>
    <w:p w14:paraId="55BDB09D" w14:textId="0EB7EF93" w:rsidR="006C5B79" w:rsidRDefault="005D3058">
      <w:r>
        <w:t xml:space="preserve">Website URL- </w:t>
      </w:r>
      <w:hyperlink r:id="rId6" w:tgtFrame="_blank" w:tooltip="https://www.tandfonline.com/journals/ctas20" w:history="1">
        <w:r w:rsidRPr="005D3058">
          <w:rPr>
            <w:rStyle w:val="Hyperlink"/>
          </w:rPr>
          <w:t>https://www.tandfonline.com/journals/ctas20</w:t>
        </w:r>
      </w:hyperlink>
    </w:p>
    <w:sectPr w:rsidR="006C5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7A"/>
    <w:rsid w:val="000B248C"/>
    <w:rsid w:val="00133970"/>
    <w:rsid w:val="001E6FD9"/>
    <w:rsid w:val="00214932"/>
    <w:rsid w:val="00261BC8"/>
    <w:rsid w:val="003129B9"/>
    <w:rsid w:val="00317B7A"/>
    <w:rsid w:val="00375AE7"/>
    <w:rsid w:val="003C2DB9"/>
    <w:rsid w:val="00460555"/>
    <w:rsid w:val="00463058"/>
    <w:rsid w:val="0050369D"/>
    <w:rsid w:val="00513ED1"/>
    <w:rsid w:val="00552EA8"/>
    <w:rsid w:val="005D3058"/>
    <w:rsid w:val="00644FFF"/>
    <w:rsid w:val="006B7E09"/>
    <w:rsid w:val="006C5B79"/>
    <w:rsid w:val="006D2C27"/>
    <w:rsid w:val="00732D1F"/>
    <w:rsid w:val="0076081B"/>
    <w:rsid w:val="008900FF"/>
    <w:rsid w:val="00911415"/>
    <w:rsid w:val="009E6D8F"/>
    <w:rsid w:val="00B62FF0"/>
    <w:rsid w:val="00C10B65"/>
    <w:rsid w:val="00D372AC"/>
    <w:rsid w:val="00DC239A"/>
    <w:rsid w:val="00DE418F"/>
    <w:rsid w:val="00DE6493"/>
    <w:rsid w:val="00E71AD5"/>
    <w:rsid w:val="00F236C6"/>
    <w:rsid w:val="00FA093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9C3D"/>
  <w15:chartTrackingRefBased/>
  <w15:docId w15:val="{6692B154-9D63-4B20-A05C-1761076A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B7A"/>
  </w:style>
  <w:style w:type="paragraph" w:styleId="Heading1">
    <w:name w:val="heading 1"/>
    <w:basedOn w:val="Normal"/>
    <w:next w:val="Normal"/>
    <w:link w:val="Heading1Char"/>
    <w:uiPriority w:val="9"/>
    <w:qFormat/>
    <w:rsid w:val="00317B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7B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7B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7B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7B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7B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7B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7B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7B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B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7B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7B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7B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7B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7B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7B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7B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7B7A"/>
    <w:rPr>
      <w:rFonts w:eastAsiaTheme="majorEastAsia" w:cstheme="majorBidi"/>
      <w:color w:val="272727" w:themeColor="text1" w:themeTint="D8"/>
    </w:rPr>
  </w:style>
  <w:style w:type="paragraph" w:styleId="Title">
    <w:name w:val="Title"/>
    <w:basedOn w:val="Normal"/>
    <w:next w:val="Normal"/>
    <w:link w:val="TitleChar"/>
    <w:uiPriority w:val="10"/>
    <w:qFormat/>
    <w:rsid w:val="00317B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7B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7B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7B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7B7A"/>
    <w:pPr>
      <w:spacing w:before="160"/>
      <w:jc w:val="center"/>
    </w:pPr>
    <w:rPr>
      <w:i/>
      <w:iCs/>
      <w:color w:val="404040" w:themeColor="text1" w:themeTint="BF"/>
    </w:rPr>
  </w:style>
  <w:style w:type="character" w:customStyle="1" w:styleId="QuoteChar">
    <w:name w:val="Quote Char"/>
    <w:basedOn w:val="DefaultParagraphFont"/>
    <w:link w:val="Quote"/>
    <w:uiPriority w:val="29"/>
    <w:rsid w:val="00317B7A"/>
    <w:rPr>
      <w:i/>
      <w:iCs/>
      <w:color w:val="404040" w:themeColor="text1" w:themeTint="BF"/>
    </w:rPr>
  </w:style>
  <w:style w:type="paragraph" w:styleId="ListParagraph">
    <w:name w:val="List Paragraph"/>
    <w:basedOn w:val="Normal"/>
    <w:uiPriority w:val="34"/>
    <w:qFormat/>
    <w:rsid w:val="00317B7A"/>
    <w:pPr>
      <w:ind w:left="720"/>
      <w:contextualSpacing/>
    </w:pPr>
  </w:style>
  <w:style w:type="character" w:styleId="IntenseEmphasis">
    <w:name w:val="Intense Emphasis"/>
    <w:basedOn w:val="DefaultParagraphFont"/>
    <w:uiPriority w:val="21"/>
    <w:qFormat/>
    <w:rsid w:val="00317B7A"/>
    <w:rPr>
      <w:i/>
      <w:iCs/>
      <w:color w:val="0F4761" w:themeColor="accent1" w:themeShade="BF"/>
    </w:rPr>
  </w:style>
  <w:style w:type="paragraph" w:styleId="IntenseQuote">
    <w:name w:val="Intense Quote"/>
    <w:basedOn w:val="Normal"/>
    <w:next w:val="Normal"/>
    <w:link w:val="IntenseQuoteChar"/>
    <w:uiPriority w:val="30"/>
    <w:qFormat/>
    <w:rsid w:val="00317B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7B7A"/>
    <w:rPr>
      <w:i/>
      <w:iCs/>
      <w:color w:val="0F4761" w:themeColor="accent1" w:themeShade="BF"/>
    </w:rPr>
  </w:style>
  <w:style w:type="character" w:styleId="IntenseReference">
    <w:name w:val="Intense Reference"/>
    <w:basedOn w:val="DefaultParagraphFont"/>
    <w:uiPriority w:val="32"/>
    <w:qFormat/>
    <w:rsid w:val="00317B7A"/>
    <w:rPr>
      <w:b/>
      <w:bCs/>
      <w:smallCaps/>
      <w:color w:val="0F4761" w:themeColor="accent1" w:themeShade="BF"/>
      <w:spacing w:val="5"/>
    </w:rPr>
  </w:style>
  <w:style w:type="character" w:customStyle="1" w:styleId="familyName">
    <w:name w:val="familyName"/>
    <w:basedOn w:val="DefaultParagraphFont"/>
    <w:uiPriority w:val="1"/>
    <w:qFormat/>
    <w:rsid w:val="00317B7A"/>
    <w:rPr>
      <w:rFonts w:ascii="Roboto" w:hAnsi="Roboto"/>
      <w:color w:val="0E51A7"/>
    </w:rPr>
  </w:style>
  <w:style w:type="character" w:customStyle="1" w:styleId="givenNames">
    <w:name w:val="givenNames"/>
    <w:basedOn w:val="DefaultParagraphFont"/>
    <w:uiPriority w:val="1"/>
    <w:qFormat/>
    <w:rsid w:val="00317B7A"/>
    <w:rPr>
      <w:color w:val="FF0000"/>
    </w:rPr>
  </w:style>
  <w:style w:type="paragraph" w:customStyle="1" w:styleId="Abstract">
    <w:name w:val="Abstract"/>
    <w:basedOn w:val="Normal"/>
    <w:next w:val="Normal"/>
    <w:autoRedefine/>
    <w:qFormat/>
    <w:rsid w:val="00463058"/>
    <w:pPr>
      <w:spacing w:after="0" w:line="360" w:lineRule="exact"/>
    </w:pPr>
    <w:rPr>
      <w:rFonts w:ascii="Roboto" w:eastAsia="Times New Roman" w:hAnsi="Roboto" w:cs="Times New Roman"/>
      <w:color w:val="1C1D1E"/>
      <w:kern w:val="24"/>
      <w:szCs w:val="20"/>
      <w:lang w:val="en-US"/>
      <w14:ligatures w14:val="none"/>
    </w:rPr>
  </w:style>
  <w:style w:type="paragraph" w:customStyle="1" w:styleId="AbstractHead">
    <w:name w:val="Abstract_Head"/>
    <w:basedOn w:val="Normal"/>
    <w:next w:val="Normal"/>
    <w:autoRedefine/>
    <w:qFormat/>
    <w:rsid w:val="00463058"/>
    <w:pPr>
      <w:keepNext/>
      <w:spacing w:before="480" w:after="225" w:line="360" w:lineRule="exact"/>
    </w:pPr>
    <w:rPr>
      <w:rFonts w:ascii="Roboto" w:eastAsia="Arial Unicode MS" w:hAnsi="Roboto" w:cs="Arial Unicode MS"/>
      <w:color w:val="0E51A7"/>
      <w:kern w:val="16"/>
      <w:sz w:val="30"/>
      <w:szCs w:val="20"/>
      <w:lang w:val="en-US"/>
      <w14:ligatures w14:val="none"/>
    </w:rPr>
  </w:style>
  <w:style w:type="paragraph" w:customStyle="1" w:styleId="Affiliation">
    <w:name w:val="Affiliation"/>
    <w:basedOn w:val="Normal"/>
    <w:next w:val="Normal"/>
    <w:autoRedefine/>
    <w:qFormat/>
    <w:rsid w:val="00463058"/>
    <w:pPr>
      <w:spacing w:before="180" w:after="0" w:line="360" w:lineRule="exact"/>
    </w:pPr>
    <w:rPr>
      <w:rFonts w:ascii="Roboto" w:eastAsia="Arial Unicode MS" w:hAnsi="Roboto" w:cs="Arial Unicode MS"/>
      <w:color w:val="1C1D1E"/>
      <w:kern w:val="24"/>
      <w:szCs w:val="20"/>
      <w:lang w:val="en-US"/>
      <w14:ligatures w14:val="none"/>
    </w:rPr>
  </w:style>
  <w:style w:type="paragraph" w:customStyle="1" w:styleId="Keyword">
    <w:name w:val="Keyword"/>
    <w:basedOn w:val="Normal"/>
    <w:next w:val="Normal"/>
    <w:autoRedefine/>
    <w:qFormat/>
    <w:rsid w:val="00463058"/>
    <w:pPr>
      <w:keepNext/>
      <w:spacing w:before="240" w:after="0" w:line="240" w:lineRule="exact"/>
    </w:pPr>
    <w:rPr>
      <w:rFonts w:ascii="Roboto" w:eastAsia="Times New Roman" w:hAnsi="Roboto" w:cs="Times New Roman"/>
      <w:color w:val="1C1D1E"/>
      <w:kern w:val="24"/>
      <w:szCs w:val="20"/>
      <w:lang w:val="en-US"/>
      <w14:ligatures w14:val="none"/>
    </w:rPr>
  </w:style>
  <w:style w:type="paragraph" w:customStyle="1" w:styleId="KeywordHead">
    <w:name w:val="Keyword_Head"/>
    <w:basedOn w:val="AbstractHead"/>
    <w:next w:val="Normal"/>
    <w:autoRedefine/>
    <w:qFormat/>
    <w:rsid w:val="00463058"/>
    <w:pPr>
      <w:spacing w:before="300" w:after="0"/>
    </w:pPr>
  </w:style>
  <w:style w:type="paragraph" w:customStyle="1" w:styleId="ArticleAuthors">
    <w:name w:val="Article_Author(s)"/>
    <w:basedOn w:val="Normal"/>
    <w:next w:val="Normal"/>
    <w:link w:val="ArticleAuthorsChar"/>
    <w:autoRedefine/>
    <w:qFormat/>
    <w:rsid w:val="00463058"/>
    <w:pPr>
      <w:spacing w:before="300" w:after="180" w:line="330" w:lineRule="exact"/>
    </w:pPr>
    <w:rPr>
      <w:rFonts w:ascii="Roboto" w:eastAsia="Arial Unicode MS" w:hAnsi="Roboto" w:cs="Times New Roman"/>
      <w:snapToGrid w:val="0"/>
      <w:color w:val="0E51A7"/>
      <w:kern w:val="24"/>
      <w:szCs w:val="20"/>
      <w:lang w:val="en-US"/>
      <w14:ligatures w14:val="none"/>
    </w:rPr>
  </w:style>
  <w:style w:type="character" w:customStyle="1" w:styleId="orgDiv">
    <w:name w:val="orgDiv"/>
    <w:basedOn w:val="DefaultParagraphFont"/>
    <w:uiPriority w:val="1"/>
    <w:qFormat/>
    <w:rsid w:val="00463058"/>
  </w:style>
  <w:style w:type="character" w:customStyle="1" w:styleId="ArticleAuthorsChar">
    <w:name w:val="Article_Author(s) Char"/>
    <w:basedOn w:val="DefaultParagraphFont"/>
    <w:link w:val="ArticleAuthors"/>
    <w:rsid w:val="00463058"/>
    <w:rPr>
      <w:rFonts w:ascii="Roboto" w:eastAsia="Arial Unicode MS" w:hAnsi="Roboto" w:cs="Times New Roman"/>
      <w:snapToGrid w:val="0"/>
      <w:color w:val="0E51A7"/>
      <w:kern w:val="24"/>
      <w:szCs w:val="20"/>
      <w:lang w:val="en-US"/>
      <w14:ligatures w14:val="none"/>
    </w:rPr>
  </w:style>
  <w:style w:type="character" w:customStyle="1" w:styleId="orgName">
    <w:name w:val="orgName"/>
    <w:basedOn w:val="DefaultParagraphFont"/>
    <w:uiPriority w:val="1"/>
    <w:qFormat/>
    <w:rsid w:val="00463058"/>
  </w:style>
  <w:style w:type="character" w:customStyle="1" w:styleId="city">
    <w:name w:val="city"/>
    <w:basedOn w:val="DefaultParagraphFont"/>
    <w:uiPriority w:val="1"/>
    <w:qFormat/>
    <w:rsid w:val="00463058"/>
  </w:style>
  <w:style w:type="character" w:customStyle="1" w:styleId="country">
    <w:name w:val="country"/>
    <w:basedOn w:val="DefaultParagraphFont"/>
    <w:uiPriority w:val="1"/>
    <w:qFormat/>
    <w:rsid w:val="00463058"/>
  </w:style>
  <w:style w:type="paragraph" w:customStyle="1" w:styleId="AffiliationCorrespondence">
    <w:name w:val="Affiliation_Correspondence"/>
    <w:basedOn w:val="Normal"/>
    <w:next w:val="Normal"/>
    <w:autoRedefine/>
    <w:qFormat/>
    <w:rsid w:val="00463058"/>
    <w:pPr>
      <w:spacing w:before="200" w:after="0" w:line="360" w:lineRule="exact"/>
    </w:pPr>
    <w:rPr>
      <w:rFonts w:ascii="Roboto" w:hAnsi="Roboto"/>
      <w:bCs/>
      <w:color w:val="1C1D1E"/>
      <w:kern w:val="24"/>
      <w:szCs w:val="22"/>
      <w14:ligatures w14:val="none"/>
    </w:rPr>
  </w:style>
  <w:style w:type="character" w:customStyle="1" w:styleId="postcode">
    <w:name w:val="postcode"/>
    <w:basedOn w:val="DefaultParagraphFont"/>
    <w:uiPriority w:val="1"/>
    <w:qFormat/>
    <w:rsid w:val="00463058"/>
  </w:style>
  <w:style w:type="character" w:customStyle="1" w:styleId="state">
    <w:name w:val="state"/>
    <w:basedOn w:val="DefaultParagraphFont"/>
    <w:uiPriority w:val="1"/>
    <w:qFormat/>
    <w:rsid w:val="00463058"/>
  </w:style>
  <w:style w:type="character" w:customStyle="1" w:styleId="orcidID">
    <w:name w:val="orcidID"/>
    <w:basedOn w:val="DefaultParagraphFont"/>
    <w:uiPriority w:val="1"/>
    <w:qFormat/>
    <w:rsid w:val="00463058"/>
  </w:style>
  <w:style w:type="character" w:styleId="Hyperlink">
    <w:name w:val="Hyperlink"/>
    <w:basedOn w:val="DefaultParagraphFont"/>
    <w:uiPriority w:val="99"/>
    <w:unhideWhenUsed/>
    <w:rsid w:val="005D3058"/>
    <w:rPr>
      <w:color w:val="467886" w:themeColor="hyperlink"/>
      <w:u w:val="single"/>
    </w:rPr>
  </w:style>
  <w:style w:type="character" w:styleId="UnresolvedMention">
    <w:name w:val="Unresolved Mention"/>
    <w:basedOn w:val="DefaultParagraphFont"/>
    <w:uiPriority w:val="99"/>
    <w:semiHidden/>
    <w:unhideWhenUsed/>
    <w:rsid w:val="005D3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ndfonline.com/journals/ctas20" TargetMode="External"/><Relationship Id="rId5" Type="http://schemas.openxmlformats.org/officeDocument/2006/relationships/hyperlink" Target="https://www.tandfonline.com/journals/ctas2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31</cp:revision>
  <dcterms:created xsi:type="dcterms:W3CDTF">2025-05-15T08:07:00Z</dcterms:created>
  <dcterms:modified xsi:type="dcterms:W3CDTF">2025-05-15T12:41:00Z</dcterms:modified>
</cp:coreProperties>
</file>